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4F4DD" w14:textId="04EFEBEF" w:rsidR="00DA19AE" w:rsidRPr="007453F2" w:rsidRDefault="007A2B4F">
      <w:pPr>
        <w:jc w:val="right"/>
        <w:rPr>
          <w:rFonts w:eastAsia="Times New Roman" w:cstheme="minorHAnsi"/>
          <w:b/>
          <w:bCs/>
          <w:sz w:val="24"/>
          <w:szCs w:val="24"/>
          <w:rPrChange w:id="1" w:author="Krzysztof Ignaczak" w:date="2022-11-21T13:59:00Z">
            <w:rPr>
              <w:rFonts w:ascii="Arial" w:eastAsia="Times New Roman" w:hAnsi="Arial" w:cs="Arial"/>
              <w:b/>
              <w:bCs/>
              <w:sz w:val="20"/>
              <w:szCs w:val="20"/>
            </w:rPr>
          </w:rPrChange>
        </w:rPr>
      </w:pPr>
      <w:r w:rsidRPr="007453F2">
        <w:rPr>
          <w:rFonts w:eastAsia="Times New Roman" w:cstheme="minorHAnsi"/>
          <w:b/>
          <w:bCs/>
          <w:sz w:val="24"/>
          <w:szCs w:val="24"/>
          <w:rPrChange w:id="2" w:author="Krzysztof Ignaczak" w:date="2022-11-21T13:59:00Z">
            <w:rPr>
              <w:rFonts w:ascii="Arial" w:eastAsia="Times New Roman" w:hAnsi="Arial" w:cs="Arial"/>
              <w:b/>
              <w:bCs/>
              <w:sz w:val="20"/>
              <w:szCs w:val="20"/>
            </w:rPr>
          </w:rPrChange>
        </w:rPr>
        <w:t xml:space="preserve">Załącznik Nr </w:t>
      </w:r>
      <w:r w:rsidRPr="007453F2">
        <w:rPr>
          <w:rFonts w:cstheme="minorHAnsi"/>
          <w:b/>
          <w:bCs/>
          <w:sz w:val="24"/>
          <w:szCs w:val="24"/>
          <w:rPrChange w:id="3" w:author="Krzysztof Ignaczak" w:date="2022-11-21T13:59:00Z">
            <w:rPr>
              <w:rFonts w:ascii="Arial" w:hAnsi="Arial" w:cs="Arial"/>
              <w:b/>
              <w:bCs/>
              <w:sz w:val="20"/>
              <w:szCs w:val="20"/>
            </w:rPr>
          </w:rPrChange>
        </w:rPr>
        <w:t>10</w:t>
      </w:r>
      <w:r w:rsidRPr="007453F2">
        <w:rPr>
          <w:rFonts w:eastAsia="Times New Roman" w:cstheme="minorHAnsi"/>
          <w:b/>
          <w:bCs/>
          <w:sz w:val="24"/>
          <w:szCs w:val="24"/>
          <w:rPrChange w:id="4" w:author="Krzysztof Ignaczak" w:date="2022-11-21T13:59:00Z">
            <w:rPr>
              <w:rFonts w:ascii="Arial" w:eastAsia="Times New Roman" w:hAnsi="Arial" w:cs="Arial"/>
              <w:b/>
              <w:bCs/>
              <w:sz w:val="20"/>
              <w:szCs w:val="20"/>
            </w:rPr>
          </w:rPrChange>
        </w:rPr>
        <w:t xml:space="preserve"> do SWZ </w:t>
      </w:r>
      <w:ins w:id="5" w:author="Krzysztof Ignaczak" w:date="2022-11-21T13:57:00Z">
        <w:r w:rsidR="007453F2" w:rsidRPr="007453F2">
          <w:rPr>
            <w:rFonts w:eastAsia="Times New Roman" w:cstheme="minorHAnsi"/>
            <w:b/>
            <w:bCs/>
            <w:sz w:val="24"/>
            <w:szCs w:val="24"/>
            <w:rPrChange w:id="6" w:author="Krzysztof Ignaczak" w:date="2022-11-21T13:59:00Z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rPrChange>
          </w:rPr>
          <w:t>PT</w:t>
        </w:r>
      </w:ins>
      <w:del w:id="7" w:author="Krzysztof Ignaczak" w:date="2022-11-21T13:57:00Z">
        <w:r w:rsidRPr="007453F2" w:rsidDel="007453F2">
          <w:rPr>
            <w:rFonts w:eastAsia="Times New Roman" w:cstheme="minorHAnsi"/>
            <w:b/>
            <w:bCs/>
            <w:sz w:val="24"/>
            <w:szCs w:val="24"/>
            <w:rPrChange w:id="8" w:author="Krzysztof Ignaczak" w:date="2022-11-21T13:59:00Z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rPrChange>
          </w:rPr>
          <w:delText>MK</w:delText>
        </w:r>
      </w:del>
      <w:r w:rsidRPr="007453F2">
        <w:rPr>
          <w:rFonts w:eastAsia="Times New Roman" w:cstheme="minorHAnsi"/>
          <w:b/>
          <w:bCs/>
          <w:sz w:val="24"/>
          <w:szCs w:val="24"/>
          <w:rPrChange w:id="9" w:author="Krzysztof Ignaczak" w:date="2022-11-21T13:59:00Z">
            <w:rPr>
              <w:rFonts w:ascii="Arial" w:eastAsia="Times New Roman" w:hAnsi="Arial" w:cs="Arial"/>
              <w:b/>
              <w:bCs/>
              <w:sz w:val="20"/>
              <w:szCs w:val="20"/>
            </w:rPr>
          </w:rPrChange>
        </w:rPr>
        <w:t>.2370.</w:t>
      </w:r>
      <w:del w:id="10" w:author="Krzysztof Ignaczak" w:date="2022-11-21T13:57:00Z">
        <w:r w:rsidRPr="007453F2" w:rsidDel="007453F2">
          <w:rPr>
            <w:rFonts w:eastAsia="Times New Roman" w:cstheme="minorHAnsi"/>
            <w:b/>
            <w:bCs/>
            <w:sz w:val="24"/>
            <w:szCs w:val="24"/>
            <w:rPrChange w:id="11" w:author="Krzysztof Ignaczak" w:date="2022-11-21T13:59:00Z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rPrChange>
          </w:rPr>
          <w:delText>3</w:delText>
        </w:r>
      </w:del>
      <w:r w:rsidRPr="007453F2">
        <w:rPr>
          <w:rFonts w:eastAsia="Times New Roman" w:cstheme="minorHAnsi"/>
          <w:b/>
          <w:bCs/>
          <w:sz w:val="24"/>
          <w:szCs w:val="24"/>
          <w:rPrChange w:id="12" w:author="Krzysztof Ignaczak" w:date="2022-11-21T13:59:00Z">
            <w:rPr>
              <w:rFonts w:ascii="Arial" w:eastAsia="Times New Roman" w:hAnsi="Arial" w:cs="Arial"/>
              <w:b/>
              <w:bCs/>
              <w:sz w:val="20"/>
              <w:szCs w:val="20"/>
            </w:rPr>
          </w:rPrChange>
        </w:rPr>
        <w:t>.2022</w:t>
      </w:r>
    </w:p>
    <w:p w14:paraId="41E623AD" w14:textId="21D9043B" w:rsidR="007A2B4F" w:rsidRPr="007453F2" w:rsidRDefault="007A2B4F">
      <w:pPr>
        <w:jc w:val="right"/>
        <w:rPr>
          <w:rFonts w:eastAsia="Times New Roman" w:cstheme="minorHAnsi"/>
          <w:sz w:val="24"/>
          <w:szCs w:val="24"/>
          <w:rPrChange w:id="13" w:author="Krzysztof Ignaczak" w:date="2022-11-21T13:59:00Z">
            <w:rPr>
              <w:rFonts w:ascii="Arial" w:eastAsia="Times New Roman" w:hAnsi="Arial" w:cs="Arial"/>
              <w:sz w:val="20"/>
              <w:szCs w:val="20"/>
            </w:rPr>
          </w:rPrChange>
        </w:rPr>
      </w:pPr>
      <w:r w:rsidRPr="007453F2">
        <w:rPr>
          <w:rFonts w:eastAsia="Times New Roman" w:cstheme="minorHAnsi"/>
          <w:sz w:val="24"/>
          <w:szCs w:val="24"/>
          <w:rPrChange w:id="14" w:author="Krzysztof Ignaczak" w:date="2022-11-21T13:59:00Z">
            <w:rPr>
              <w:rFonts w:ascii="Arial" w:eastAsia="Times New Roman" w:hAnsi="Arial" w:cs="Arial"/>
              <w:sz w:val="20"/>
              <w:szCs w:val="20"/>
            </w:rPr>
          </w:rPrChange>
        </w:rPr>
        <w:t>(składane wraz z ofertą)</w:t>
      </w:r>
    </w:p>
    <w:p w14:paraId="7B71A2E2" w14:textId="77777777" w:rsidR="007A2B4F" w:rsidRPr="007453F2" w:rsidRDefault="007A2B4F">
      <w:pPr>
        <w:jc w:val="right"/>
        <w:rPr>
          <w:rFonts w:eastAsia="Times New Roman" w:cstheme="minorHAnsi"/>
          <w:b/>
          <w:bCs/>
          <w:sz w:val="24"/>
          <w:szCs w:val="24"/>
          <w:rPrChange w:id="15" w:author="Krzysztof Ignaczak" w:date="2022-11-21T13:59:00Z">
            <w:rPr>
              <w:rFonts w:ascii="Arial" w:eastAsia="Times New Roman" w:hAnsi="Arial" w:cs="Arial"/>
              <w:b/>
              <w:bCs/>
              <w:sz w:val="20"/>
              <w:szCs w:val="20"/>
            </w:rPr>
          </w:rPrChange>
        </w:rPr>
      </w:pPr>
    </w:p>
    <w:p w14:paraId="5C2D9F39" w14:textId="77777777" w:rsidR="00DA19AE" w:rsidRPr="007453F2" w:rsidRDefault="007A2B4F">
      <w:pPr>
        <w:spacing w:line="360" w:lineRule="auto"/>
        <w:rPr>
          <w:rFonts w:cstheme="minorHAnsi"/>
          <w:sz w:val="24"/>
          <w:szCs w:val="24"/>
          <w:rPrChange w:id="16" w:author="Krzysztof Ignaczak" w:date="2022-11-21T13:59:00Z">
            <w:rPr>
              <w:rFonts w:cstheme="minorHAnsi"/>
            </w:rPr>
          </w:rPrChange>
        </w:rPr>
      </w:pPr>
      <w:r w:rsidRPr="007453F2">
        <w:rPr>
          <w:rFonts w:cstheme="minorHAnsi"/>
          <w:bCs/>
          <w:sz w:val="24"/>
          <w:szCs w:val="24"/>
          <w:rPrChange w:id="17" w:author="Krzysztof Ignaczak" w:date="2022-11-21T13:59:00Z">
            <w:rPr>
              <w:rFonts w:ascii="Arial" w:hAnsi="Arial" w:cs="Arial"/>
              <w:bCs/>
              <w:sz w:val="20"/>
              <w:szCs w:val="20"/>
            </w:rPr>
          </w:rPrChange>
        </w:rPr>
        <w:t>Pełna nazwa Wykonawcy:</w:t>
      </w:r>
      <w:r w:rsidRPr="007453F2">
        <w:rPr>
          <w:rFonts w:cstheme="minorHAnsi"/>
          <w:sz w:val="24"/>
          <w:szCs w:val="24"/>
          <w:rPrChange w:id="18" w:author="Krzysztof Ignaczak" w:date="2022-11-21T13:59:00Z">
            <w:rPr>
              <w:rFonts w:ascii="Arial" w:hAnsi="Arial" w:cs="Arial"/>
              <w:sz w:val="20"/>
              <w:szCs w:val="20"/>
            </w:rPr>
          </w:rPrChange>
        </w:rPr>
        <w:t>.......................................................................................................................</w:t>
      </w:r>
    </w:p>
    <w:p w14:paraId="5D4245AA" w14:textId="77777777" w:rsidR="00DA19AE" w:rsidRPr="007453F2" w:rsidRDefault="007A2B4F">
      <w:pPr>
        <w:spacing w:line="360" w:lineRule="auto"/>
        <w:rPr>
          <w:rFonts w:cstheme="minorHAnsi"/>
          <w:sz w:val="24"/>
          <w:szCs w:val="24"/>
          <w:rPrChange w:id="19" w:author="Krzysztof Ignaczak" w:date="2022-11-21T13:59:00Z">
            <w:rPr>
              <w:rFonts w:cstheme="minorHAnsi"/>
            </w:rPr>
          </w:rPrChange>
        </w:rPr>
      </w:pPr>
      <w:r w:rsidRPr="007453F2">
        <w:rPr>
          <w:rFonts w:cstheme="minorHAnsi"/>
          <w:sz w:val="24"/>
          <w:szCs w:val="24"/>
          <w:rPrChange w:id="20" w:author="Krzysztof Ignaczak" w:date="2022-11-21T13:59:00Z">
            <w:rPr>
              <w:rFonts w:ascii="Arial" w:hAnsi="Arial" w:cs="Arial"/>
              <w:sz w:val="20"/>
              <w:szCs w:val="20"/>
            </w:rPr>
          </w:rPrChange>
        </w:rPr>
        <w:t>Adres: ………………………………………………………………………………………….....................……</w:t>
      </w:r>
    </w:p>
    <w:p w14:paraId="5277838B" w14:textId="77777777" w:rsidR="00DA19AE" w:rsidRPr="007453F2" w:rsidRDefault="00DA19AE">
      <w:pPr>
        <w:spacing w:after="0" w:line="240" w:lineRule="auto"/>
        <w:rPr>
          <w:rFonts w:cstheme="minorHAnsi"/>
          <w:sz w:val="24"/>
          <w:szCs w:val="24"/>
          <w:rPrChange w:id="21" w:author="Krzysztof Ignaczak" w:date="2022-11-21T13:59:00Z">
            <w:rPr>
              <w:rFonts w:ascii="Arial" w:hAnsi="Arial" w:cs="Arial"/>
            </w:rPr>
          </w:rPrChange>
        </w:rPr>
      </w:pPr>
    </w:p>
    <w:p w14:paraId="4DFE3DD7" w14:textId="19C34B6A" w:rsidR="00DA19AE" w:rsidRPr="007453F2" w:rsidRDefault="007A2B4F" w:rsidP="007453F2">
      <w:pPr>
        <w:spacing w:after="0" w:line="240" w:lineRule="auto"/>
        <w:ind w:left="4253"/>
        <w:rPr>
          <w:rFonts w:cstheme="minorHAnsi"/>
          <w:b/>
          <w:bCs/>
          <w:sz w:val="24"/>
          <w:szCs w:val="24"/>
          <w:rPrChange w:id="22" w:author="Krzysztof Ignaczak" w:date="2022-11-21T13:59:00Z">
            <w:rPr>
              <w:rFonts w:ascii="Arial" w:hAnsi="Arial" w:cs="Arial"/>
              <w:b/>
              <w:bCs/>
              <w:sz w:val="24"/>
              <w:szCs w:val="24"/>
            </w:rPr>
          </w:rPrChange>
        </w:rPr>
        <w:pPrChange w:id="23" w:author="Krzysztof Ignaczak" w:date="2022-11-21T13:58:00Z">
          <w:pPr>
            <w:spacing w:after="0" w:line="240" w:lineRule="auto"/>
            <w:ind w:left="4536"/>
          </w:pPr>
        </w:pPrChange>
      </w:pPr>
      <w:r w:rsidRPr="007453F2">
        <w:rPr>
          <w:rFonts w:cstheme="minorHAnsi"/>
          <w:b/>
          <w:bCs/>
          <w:sz w:val="24"/>
          <w:szCs w:val="24"/>
          <w:rPrChange w:id="24" w:author="Krzysztof Ignaczak" w:date="2022-11-21T13:59:00Z">
            <w:rPr>
              <w:rFonts w:ascii="Arial" w:hAnsi="Arial" w:cs="Arial"/>
              <w:b/>
              <w:bCs/>
              <w:sz w:val="24"/>
              <w:szCs w:val="24"/>
            </w:rPr>
          </w:rPrChange>
        </w:rPr>
        <w:t xml:space="preserve">Komenda </w:t>
      </w:r>
      <w:ins w:id="25" w:author="Krzysztof Ignaczak" w:date="2022-11-21T13:58:00Z">
        <w:r w:rsidR="007453F2" w:rsidRPr="007453F2">
          <w:rPr>
            <w:rFonts w:cstheme="minorHAnsi"/>
            <w:b/>
            <w:bCs/>
            <w:sz w:val="24"/>
            <w:szCs w:val="24"/>
            <w:rPrChange w:id="26" w:author="Krzysztof Ignaczak" w:date="2022-11-21T13:59:00Z">
              <w:rPr>
                <w:rFonts w:ascii="Arial" w:hAnsi="Arial" w:cs="Arial"/>
                <w:b/>
                <w:bCs/>
                <w:sz w:val="24"/>
                <w:szCs w:val="24"/>
              </w:rPr>
            </w:rPrChange>
          </w:rPr>
          <w:t>P</w:t>
        </w:r>
      </w:ins>
      <w:ins w:id="27" w:author="Krzysztof Ignaczak" w:date="2022-11-21T13:57:00Z">
        <w:r w:rsidR="007453F2" w:rsidRPr="007453F2">
          <w:rPr>
            <w:rFonts w:cstheme="minorHAnsi"/>
            <w:b/>
            <w:bCs/>
            <w:sz w:val="24"/>
            <w:szCs w:val="24"/>
            <w:rPrChange w:id="28" w:author="Krzysztof Ignaczak" w:date="2022-11-21T13:59:00Z">
              <w:rPr>
                <w:rFonts w:ascii="Arial" w:hAnsi="Arial" w:cs="Arial"/>
                <w:b/>
                <w:bCs/>
                <w:sz w:val="24"/>
                <w:szCs w:val="24"/>
              </w:rPr>
            </w:rPrChange>
          </w:rPr>
          <w:t>owiatow</w:t>
        </w:r>
      </w:ins>
      <w:ins w:id="29" w:author="Krzysztof Ignaczak" w:date="2022-11-21T13:58:00Z">
        <w:r w:rsidR="007453F2" w:rsidRPr="007453F2">
          <w:rPr>
            <w:rFonts w:cstheme="minorHAnsi"/>
            <w:b/>
            <w:bCs/>
            <w:sz w:val="24"/>
            <w:szCs w:val="24"/>
            <w:rPrChange w:id="30" w:author="Krzysztof Ignaczak" w:date="2022-11-21T13:59:00Z">
              <w:rPr>
                <w:rFonts w:ascii="Arial" w:hAnsi="Arial" w:cs="Arial"/>
                <w:b/>
                <w:bCs/>
                <w:sz w:val="24"/>
                <w:szCs w:val="24"/>
              </w:rPr>
            </w:rPrChange>
          </w:rPr>
          <w:t>a</w:t>
        </w:r>
      </w:ins>
      <w:del w:id="31" w:author="Krzysztof Ignaczak" w:date="2022-11-21T13:57:00Z">
        <w:r w:rsidRPr="007453F2" w:rsidDel="007453F2">
          <w:rPr>
            <w:rFonts w:cstheme="minorHAnsi"/>
            <w:b/>
            <w:bCs/>
            <w:sz w:val="24"/>
            <w:szCs w:val="24"/>
            <w:rPrChange w:id="32" w:author="Krzysztof Ignaczak" w:date="2022-11-21T13:59:00Z">
              <w:rPr>
                <w:rFonts w:ascii="Arial" w:hAnsi="Arial" w:cs="Arial"/>
                <w:b/>
                <w:bCs/>
                <w:sz w:val="24"/>
                <w:szCs w:val="24"/>
              </w:rPr>
            </w:rPrChange>
          </w:rPr>
          <w:delText>Miejska</w:delText>
        </w:r>
      </w:del>
    </w:p>
    <w:p w14:paraId="2D9752D9" w14:textId="08515483" w:rsidR="00DA19AE" w:rsidRPr="007453F2" w:rsidRDefault="007A2B4F" w:rsidP="007453F2">
      <w:pPr>
        <w:pStyle w:val="Tekstpodstawowy"/>
        <w:ind w:left="4253"/>
        <w:rPr>
          <w:rFonts w:asciiTheme="minorHAnsi" w:hAnsiTheme="minorHAnsi" w:cstheme="minorHAnsi"/>
          <w:sz w:val="24"/>
          <w:szCs w:val="24"/>
          <w:rPrChange w:id="33" w:author="Krzysztof Ignaczak" w:date="2022-11-21T13:59:00Z">
            <w:rPr>
              <w:rFonts w:ascii="Arial" w:hAnsi="Arial" w:cs="Arial"/>
              <w:sz w:val="24"/>
              <w:szCs w:val="24"/>
            </w:rPr>
          </w:rPrChange>
        </w:rPr>
        <w:pPrChange w:id="34" w:author="Krzysztof Ignaczak" w:date="2022-11-21T13:58:00Z">
          <w:pPr>
            <w:pStyle w:val="Tekstpodstawowy"/>
            <w:ind w:left="4536"/>
          </w:pPr>
        </w:pPrChange>
      </w:pPr>
      <w:r w:rsidRPr="007453F2">
        <w:rPr>
          <w:rFonts w:asciiTheme="minorHAnsi" w:hAnsiTheme="minorHAnsi" w:cstheme="minorHAnsi"/>
          <w:sz w:val="24"/>
          <w:szCs w:val="24"/>
          <w:rPrChange w:id="35" w:author="Krzysztof Ignaczak" w:date="2022-11-21T13:59:00Z">
            <w:rPr>
              <w:rFonts w:ascii="Arial" w:hAnsi="Arial" w:cs="Arial"/>
              <w:sz w:val="24"/>
              <w:szCs w:val="24"/>
            </w:rPr>
          </w:rPrChange>
        </w:rPr>
        <w:t xml:space="preserve">Państwowej Straży Pożarnej w </w:t>
      </w:r>
      <w:del w:id="36" w:author="Krzysztof Ignaczak" w:date="2022-11-21T13:58:00Z">
        <w:r w:rsidRPr="007453F2" w:rsidDel="007453F2">
          <w:rPr>
            <w:rFonts w:asciiTheme="minorHAnsi" w:hAnsiTheme="minorHAnsi" w:cstheme="minorHAnsi"/>
            <w:sz w:val="24"/>
            <w:szCs w:val="24"/>
            <w:rPrChange w:id="37" w:author="Krzysztof Ignaczak" w:date="2022-11-21T13:59:00Z">
              <w:rPr>
                <w:rFonts w:ascii="Arial" w:hAnsi="Arial" w:cs="Arial"/>
                <w:sz w:val="24"/>
                <w:szCs w:val="24"/>
              </w:rPr>
            </w:rPrChange>
          </w:rPr>
          <w:delText>Łodzi</w:delText>
        </w:r>
      </w:del>
      <w:ins w:id="38" w:author="Krzysztof Ignaczak" w:date="2022-11-21T13:58:00Z">
        <w:r w:rsidR="007453F2" w:rsidRPr="007453F2">
          <w:rPr>
            <w:rFonts w:asciiTheme="minorHAnsi" w:hAnsiTheme="minorHAnsi" w:cstheme="minorHAnsi"/>
            <w:sz w:val="24"/>
            <w:szCs w:val="24"/>
            <w:rPrChange w:id="39" w:author="Krzysztof Ignaczak" w:date="2022-11-21T13:59:00Z">
              <w:rPr>
                <w:rFonts w:ascii="Arial" w:hAnsi="Arial" w:cs="Arial"/>
                <w:sz w:val="24"/>
                <w:szCs w:val="24"/>
              </w:rPr>
            </w:rPrChange>
          </w:rPr>
          <w:t>Sieradzu</w:t>
        </w:r>
      </w:ins>
    </w:p>
    <w:p w14:paraId="55A6AEBB" w14:textId="77777777" w:rsidR="007453F2" w:rsidRPr="007453F2" w:rsidRDefault="007A2B4F" w:rsidP="007453F2">
      <w:pPr>
        <w:spacing w:after="0" w:line="240" w:lineRule="auto"/>
        <w:ind w:left="4253"/>
        <w:rPr>
          <w:ins w:id="40" w:author="Krzysztof Ignaczak" w:date="2022-11-21T13:58:00Z"/>
          <w:rFonts w:cstheme="minorHAnsi"/>
          <w:b/>
          <w:bCs/>
          <w:sz w:val="24"/>
          <w:szCs w:val="24"/>
          <w:rPrChange w:id="41" w:author="Krzysztof Ignaczak" w:date="2022-11-21T13:59:00Z">
            <w:rPr>
              <w:ins w:id="42" w:author="Krzysztof Ignaczak" w:date="2022-11-21T13:58:00Z"/>
              <w:rFonts w:ascii="Arial" w:hAnsi="Arial" w:cs="Arial"/>
              <w:b/>
              <w:bCs/>
              <w:sz w:val="24"/>
              <w:szCs w:val="24"/>
            </w:rPr>
          </w:rPrChange>
        </w:rPr>
      </w:pPr>
      <w:r w:rsidRPr="007453F2">
        <w:rPr>
          <w:rFonts w:cstheme="minorHAnsi"/>
          <w:b/>
          <w:bCs/>
          <w:sz w:val="24"/>
          <w:szCs w:val="24"/>
          <w:rPrChange w:id="43" w:author="Krzysztof Ignaczak" w:date="2022-11-21T13:59:00Z">
            <w:rPr>
              <w:rFonts w:ascii="Arial" w:hAnsi="Arial" w:cs="Arial"/>
              <w:b/>
              <w:bCs/>
              <w:sz w:val="24"/>
              <w:szCs w:val="24"/>
            </w:rPr>
          </w:rPrChange>
        </w:rPr>
        <w:t xml:space="preserve">ul. </w:t>
      </w:r>
      <w:del w:id="44" w:author="Krzysztof Ignaczak" w:date="2022-11-21T13:58:00Z">
        <w:r w:rsidRPr="007453F2" w:rsidDel="007453F2">
          <w:rPr>
            <w:rFonts w:cstheme="minorHAnsi"/>
            <w:b/>
            <w:bCs/>
            <w:sz w:val="24"/>
            <w:szCs w:val="24"/>
            <w:rPrChange w:id="45" w:author="Krzysztof Ignaczak" w:date="2022-11-21T13:59:00Z">
              <w:rPr>
                <w:rFonts w:ascii="Arial" w:hAnsi="Arial" w:cs="Arial"/>
                <w:b/>
                <w:bCs/>
                <w:sz w:val="24"/>
                <w:szCs w:val="24"/>
              </w:rPr>
            </w:rPrChange>
          </w:rPr>
          <w:delText>Zgierska 47</w:delText>
        </w:r>
      </w:del>
      <w:proofErr w:type="spellStart"/>
      <w:ins w:id="46" w:author="Krzysztof Ignaczak" w:date="2022-11-21T13:58:00Z">
        <w:r w:rsidR="007453F2" w:rsidRPr="007453F2">
          <w:rPr>
            <w:rFonts w:cstheme="minorHAnsi"/>
            <w:b/>
            <w:bCs/>
            <w:sz w:val="24"/>
            <w:szCs w:val="24"/>
            <w:rPrChange w:id="47" w:author="Krzysztof Ignaczak" w:date="2022-11-21T13:59:00Z">
              <w:rPr>
                <w:rFonts w:ascii="Arial" w:hAnsi="Arial" w:cs="Arial"/>
                <w:b/>
                <w:bCs/>
                <w:sz w:val="24"/>
                <w:szCs w:val="24"/>
              </w:rPr>
            </w:rPrChange>
          </w:rPr>
          <w:t>T.Grzesika</w:t>
        </w:r>
        <w:proofErr w:type="spellEnd"/>
        <w:r w:rsidR="007453F2" w:rsidRPr="007453F2">
          <w:rPr>
            <w:rFonts w:cstheme="minorHAnsi"/>
            <w:b/>
            <w:bCs/>
            <w:sz w:val="24"/>
            <w:szCs w:val="24"/>
            <w:rPrChange w:id="48" w:author="Krzysztof Ignaczak" w:date="2022-11-21T13:59:00Z">
              <w:rPr>
                <w:rFonts w:ascii="Arial" w:hAnsi="Arial" w:cs="Arial"/>
                <w:b/>
                <w:bCs/>
                <w:sz w:val="24"/>
                <w:szCs w:val="24"/>
              </w:rPr>
            </w:rPrChange>
          </w:rPr>
          <w:t xml:space="preserve"> i R. </w:t>
        </w:r>
        <w:proofErr w:type="spellStart"/>
        <w:r w:rsidR="007453F2" w:rsidRPr="007453F2">
          <w:rPr>
            <w:rFonts w:cstheme="minorHAnsi"/>
            <w:b/>
            <w:bCs/>
            <w:sz w:val="24"/>
            <w:szCs w:val="24"/>
            <w:rPrChange w:id="49" w:author="Krzysztof Ignaczak" w:date="2022-11-21T13:59:00Z">
              <w:rPr>
                <w:rFonts w:ascii="Arial" w:hAnsi="Arial" w:cs="Arial"/>
                <w:b/>
                <w:bCs/>
                <w:sz w:val="24"/>
                <w:szCs w:val="24"/>
              </w:rPr>
            </w:rPrChange>
          </w:rPr>
          <w:t>Piwnika</w:t>
        </w:r>
        <w:proofErr w:type="spellEnd"/>
        <w:r w:rsidR="007453F2" w:rsidRPr="007453F2">
          <w:rPr>
            <w:rFonts w:cstheme="minorHAnsi"/>
            <w:b/>
            <w:bCs/>
            <w:sz w:val="24"/>
            <w:szCs w:val="24"/>
            <w:rPrChange w:id="50" w:author="Krzysztof Ignaczak" w:date="2022-11-21T13:59:00Z">
              <w:rPr>
                <w:rFonts w:ascii="Arial" w:hAnsi="Arial" w:cs="Arial"/>
                <w:b/>
                <w:bCs/>
                <w:sz w:val="24"/>
                <w:szCs w:val="24"/>
              </w:rPr>
            </w:rPrChange>
          </w:rPr>
          <w:t xml:space="preserve"> 1,</w:t>
        </w:r>
      </w:ins>
      <w:del w:id="51" w:author="Krzysztof Ignaczak" w:date="2022-11-21T13:58:00Z">
        <w:r w:rsidRPr="007453F2" w:rsidDel="007453F2">
          <w:rPr>
            <w:rFonts w:cstheme="minorHAnsi"/>
            <w:b/>
            <w:bCs/>
            <w:sz w:val="24"/>
            <w:szCs w:val="24"/>
            <w:rPrChange w:id="52" w:author="Krzysztof Ignaczak" w:date="2022-11-21T13:59:00Z">
              <w:rPr>
                <w:rFonts w:ascii="Arial" w:hAnsi="Arial" w:cs="Arial"/>
                <w:b/>
                <w:bCs/>
                <w:sz w:val="24"/>
                <w:szCs w:val="24"/>
              </w:rPr>
            </w:rPrChange>
          </w:rPr>
          <w:delText>,</w:delText>
        </w:r>
      </w:del>
    </w:p>
    <w:p w14:paraId="21521E55" w14:textId="6E772FF7" w:rsidR="00DA19AE" w:rsidRPr="007453F2" w:rsidRDefault="007A2B4F" w:rsidP="007453F2">
      <w:pPr>
        <w:spacing w:after="0" w:line="240" w:lineRule="auto"/>
        <w:ind w:left="4253"/>
        <w:rPr>
          <w:rFonts w:cstheme="minorHAnsi"/>
          <w:b/>
          <w:bCs/>
          <w:sz w:val="24"/>
          <w:szCs w:val="24"/>
          <w:rPrChange w:id="53" w:author="Krzysztof Ignaczak" w:date="2022-11-21T13:59:00Z">
            <w:rPr>
              <w:rFonts w:ascii="Arial" w:hAnsi="Arial" w:cs="Arial"/>
              <w:b/>
              <w:bCs/>
              <w:sz w:val="24"/>
              <w:szCs w:val="24"/>
            </w:rPr>
          </w:rPrChange>
        </w:rPr>
        <w:pPrChange w:id="54" w:author="Krzysztof Ignaczak" w:date="2022-11-21T13:58:00Z">
          <w:pPr>
            <w:spacing w:after="0" w:line="240" w:lineRule="auto"/>
            <w:ind w:left="4536"/>
          </w:pPr>
        </w:pPrChange>
      </w:pPr>
      <w:del w:id="55" w:author="Krzysztof Ignaczak" w:date="2022-11-21T13:58:00Z">
        <w:r w:rsidRPr="007453F2" w:rsidDel="007453F2">
          <w:rPr>
            <w:rFonts w:cstheme="minorHAnsi"/>
            <w:b/>
            <w:bCs/>
            <w:sz w:val="24"/>
            <w:szCs w:val="24"/>
            <w:rPrChange w:id="56" w:author="Krzysztof Ignaczak" w:date="2022-11-21T13:59:00Z">
              <w:rPr>
                <w:rFonts w:ascii="Arial" w:hAnsi="Arial" w:cs="Arial"/>
                <w:b/>
                <w:bCs/>
                <w:sz w:val="24"/>
                <w:szCs w:val="24"/>
              </w:rPr>
            </w:rPrChange>
          </w:rPr>
          <w:delText xml:space="preserve"> 91</w:delText>
        </w:r>
      </w:del>
      <w:ins w:id="57" w:author="Krzysztof Ignaczak" w:date="2022-11-21T13:58:00Z">
        <w:r w:rsidR="007453F2" w:rsidRPr="007453F2">
          <w:rPr>
            <w:rFonts w:cstheme="minorHAnsi"/>
            <w:b/>
            <w:bCs/>
            <w:sz w:val="24"/>
            <w:szCs w:val="24"/>
            <w:rPrChange w:id="58" w:author="Krzysztof Ignaczak" w:date="2022-11-21T13:59:00Z">
              <w:rPr>
                <w:rFonts w:ascii="Arial" w:hAnsi="Arial" w:cs="Arial"/>
                <w:b/>
                <w:bCs/>
                <w:sz w:val="24"/>
                <w:szCs w:val="24"/>
              </w:rPr>
            </w:rPrChange>
          </w:rPr>
          <w:t>98</w:t>
        </w:r>
      </w:ins>
      <w:r w:rsidRPr="007453F2">
        <w:rPr>
          <w:rFonts w:cstheme="minorHAnsi"/>
          <w:b/>
          <w:bCs/>
          <w:sz w:val="24"/>
          <w:szCs w:val="24"/>
          <w:rPrChange w:id="59" w:author="Krzysztof Ignaczak" w:date="2022-11-21T13:59:00Z">
            <w:rPr>
              <w:rFonts w:ascii="Arial" w:hAnsi="Arial" w:cs="Arial"/>
              <w:b/>
              <w:bCs/>
              <w:sz w:val="24"/>
              <w:szCs w:val="24"/>
            </w:rPr>
          </w:rPrChange>
        </w:rPr>
        <w:t>-</w:t>
      </w:r>
      <w:del w:id="60" w:author="Krzysztof Ignaczak" w:date="2022-11-21T13:58:00Z">
        <w:r w:rsidRPr="007453F2" w:rsidDel="007453F2">
          <w:rPr>
            <w:rFonts w:cstheme="minorHAnsi"/>
            <w:b/>
            <w:bCs/>
            <w:sz w:val="24"/>
            <w:szCs w:val="24"/>
            <w:rPrChange w:id="61" w:author="Krzysztof Ignaczak" w:date="2022-11-21T13:59:00Z">
              <w:rPr>
                <w:rFonts w:ascii="Arial" w:hAnsi="Arial" w:cs="Arial"/>
                <w:b/>
                <w:bCs/>
                <w:sz w:val="24"/>
                <w:szCs w:val="24"/>
              </w:rPr>
            </w:rPrChange>
          </w:rPr>
          <w:delText>446</w:delText>
        </w:r>
      </w:del>
      <w:ins w:id="62" w:author="Krzysztof Ignaczak" w:date="2022-11-21T13:58:00Z">
        <w:r w:rsidR="007453F2" w:rsidRPr="007453F2">
          <w:rPr>
            <w:rFonts w:cstheme="minorHAnsi"/>
            <w:b/>
            <w:bCs/>
            <w:sz w:val="24"/>
            <w:szCs w:val="24"/>
            <w:rPrChange w:id="63" w:author="Krzysztof Ignaczak" w:date="2022-11-21T13:59:00Z">
              <w:rPr>
                <w:rFonts w:ascii="Arial" w:hAnsi="Arial" w:cs="Arial"/>
                <w:b/>
                <w:bCs/>
                <w:sz w:val="24"/>
                <w:szCs w:val="24"/>
              </w:rPr>
            </w:rPrChange>
          </w:rPr>
          <w:t>200</w:t>
        </w:r>
      </w:ins>
      <w:r w:rsidRPr="007453F2">
        <w:rPr>
          <w:rFonts w:cstheme="minorHAnsi"/>
          <w:b/>
          <w:bCs/>
          <w:sz w:val="24"/>
          <w:szCs w:val="24"/>
          <w:rPrChange w:id="64" w:author="Krzysztof Ignaczak" w:date="2022-11-21T13:59:00Z">
            <w:rPr>
              <w:rFonts w:ascii="Arial" w:hAnsi="Arial" w:cs="Arial"/>
              <w:b/>
              <w:bCs/>
              <w:sz w:val="24"/>
              <w:szCs w:val="24"/>
            </w:rPr>
          </w:rPrChange>
        </w:rPr>
        <w:t xml:space="preserve"> </w:t>
      </w:r>
      <w:del w:id="65" w:author="Krzysztof Ignaczak" w:date="2022-11-21T13:58:00Z">
        <w:r w:rsidRPr="007453F2" w:rsidDel="007453F2">
          <w:rPr>
            <w:rFonts w:cstheme="minorHAnsi"/>
            <w:b/>
            <w:bCs/>
            <w:sz w:val="24"/>
            <w:szCs w:val="24"/>
            <w:rPrChange w:id="66" w:author="Krzysztof Ignaczak" w:date="2022-11-21T13:59:00Z">
              <w:rPr>
                <w:rFonts w:ascii="Arial" w:hAnsi="Arial" w:cs="Arial"/>
                <w:b/>
                <w:bCs/>
                <w:sz w:val="24"/>
                <w:szCs w:val="24"/>
              </w:rPr>
            </w:rPrChange>
          </w:rPr>
          <w:delText>Łódź</w:delText>
        </w:r>
      </w:del>
      <w:ins w:id="67" w:author="Krzysztof Ignaczak" w:date="2022-11-21T13:58:00Z">
        <w:r w:rsidR="007453F2" w:rsidRPr="007453F2">
          <w:rPr>
            <w:rFonts w:cstheme="minorHAnsi"/>
            <w:b/>
            <w:bCs/>
            <w:sz w:val="24"/>
            <w:szCs w:val="24"/>
            <w:rPrChange w:id="68" w:author="Krzysztof Ignaczak" w:date="2022-11-21T13:59:00Z">
              <w:rPr>
                <w:rFonts w:ascii="Arial" w:hAnsi="Arial" w:cs="Arial"/>
                <w:b/>
                <w:bCs/>
                <w:sz w:val="24"/>
                <w:szCs w:val="24"/>
              </w:rPr>
            </w:rPrChange>
          </w:rPr>
          <w:t>Sieradz</w:t>
        </w:r>
      </w:ins>
    </w:p>
    <w:p w14:paraId="66627200" w14:textId="77777777" w:rsidR="00DA19AE" w:rsidRPr="007453F2" w:rsidRDefault="00DA19AE" w:rsidP="007453F2">
      <w:pPr>
        <w:pStyle w:val="01Tekstbt"/>
        <w:rPr>
          <w:rPrChange w:id="69" w:author="Krzysztof Ignaczak" w:date="2022-11-21T13:59:00Z">
            <w:rPr>
              <w:rFonts w:ascii="Arial" w:hAnsi="Arial" w:cs="Arial"/>
            </w:rPr>
          </w:rPrChange>
        </w:rPr>
      </w:pPr>
    </w:p>
    <w:p w14:paraId="69BC6302" w14:textId="77777777" w:rsidR="00DA19AE" w:rsidRPr="007453F2" w:rsidRDefault="00DA19AE" w:rsidP="007453F2">
      <w:pPr>
        <w:pStyle w:val="01Tekstbt"/>
        <w:rPr>
          <w:rPrChange w:id="70" w:author="Krzysztof Ignaczak" w:date="2022-11-21T13:59:00Z">
            <w:rPr>
              <w:rFonts w:ascii="Arial" w:hAnsi="Arial" w:cs="Arial"/>
            </w:rPr>
          </w:rPrChange>
        </w:rPr>
      </w:pPr>
    </w:p>
    <w:p w14:paraId="7B2F2AF9" w14:textId="77777777" w:rsidR="00DA19AE" w:rsidRPr="007453F2" w:rsidRDefault="007A2B4F">
      <w:pPr>
        <w:pStyle w:val="11TekstTytu"/>
        <w:spacing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rPrChange w:id="71" w:author="Krzysztof Ignaczak" w:date="2022-11-21T13:59:00Z">
            <w:rPr>
              <w:rFonts w:ascii="Arial" w:hAnsi="Arial" w:cs="Arial"/>
              <w:b/>
              <w:bCs/>
            </w:rPr>
          </w:rPrChange>
        </w:rPr>
      </w:pPr>
      <w:r w:rsidRPr="007453F2">
        <w:rPr>
          <w:rFonts w:asciiTheme="minorHAnsi" w:hAnsiTheme="minorHAnsi" w:cstheme="minorHAnsi"/>
          <w:b/>
          <w:bCs/>
          <w:sz w:val="24"/>
          <w:szCs w:val="24"/>
          <w:rPrChange w:id="72" w:author="Krzysztof Ignaczak" w:date="2022-11-21T13:59:00Z">
            <w:rPr>
              <w:rFonts w:ascii="Arial" w:hAnsi="Arial" w:cs="Arial"/>
              <w:b/>
              <w:bCs/>
            </w:rPr>
          </w:rPrChange>
        </w:rPr>
        <w:t>OŚWIADCZENIE WYKONAWCY/PODMIOTU UDOSTĘPNIAJĄCEGO ZASOBY*</w:t>
      </w:r>
    </w:p>
    <w:p w14:paraId="5B909E32" w14:textId="77777777" w:rsidR="00DA19AE" w:rsidRPr="007453F2" w:rsidRDefault="00DA19AE">
      <w:pPr>
        <w:pStyle w:val="01Tekst"/>
        <w:ind w:firstLine="0"/>
        <w:rPr>
          <w:rFonts w:asciiTheme="minorHAnsi" w:hAnsiTheme="minorHAnsi" w:cstheme="minorHAnsi"/>
          <w:b w:val="0"/>
          <w:bCs/>
          <w:szCs w:val="24"/>
          <w:rPrChange w:id="73" w:author="Krzysztof Ignaczak" w:date="2022-11-21T13:59:00Z">
            <w:rPr>
              <w:b w:val="0"/>
              <w:bCs/>
            </w:rPr>
          </w:rPrChange>
        </w:rPr>
      </w:pPr>
    </w:p>
    <w:p w14:paraId="5611DB39" w14:textId="77777777" w:rsidR="00DA19AE" w:rsidRPr="007453F2" w:rsidRDefault="00DA19AE">
      <w:pPr>
        <w:pStyle w:val="11TekstTytu"/>
        <w:spacing w:line="240" w:lineRule="auto"/>
        <w:ind w:firstLine="0"/>
        <w:rPr>
          <w:rFonts w:asciiTheme="minorHAnsi" w:hAnsiTheme="minorHAnsi" w:cstheme="minorHAnsi"/>
          <w:sz w:val="24"/>
          <w:szCs w:val="24"/>
          <w:rPrChange w:id="74" w:author="Krzysztof Ignaczak" w:date="2022-11-21T13:59:00Z">
            <w:rPr>
              <w:rFonts w:ascii="Arial" w:hAnsi="Arial" w:cs="Arial"/>
            </w:rPr>
          </w:rPrChange>
        </w:rPr>
      </w:pPr>
    </w:p>
    <w:p w14:paraId="06140B9A" w14:textId="0D8EA3D9" w:rsidR="00DA19AE" w:rsidRPr="007453F2" w:rsidRDefault="007A2B4F">
      <w:pPr>
        <w:spacing w:line="360" w:lineRule="auto"/>
        <w:jc w:val="both"/>
        <w:rPr>
          <w:rFonts w:cstheme="minorHAnsi"/>
          <w:sz w:val="24"/>
          <w:szCs w:val="24"/>
          <w:rPrChange w:id="75" w:author="Krzysztof Ignaczak" w:date="2022-11-21T13:59:00Z">
            <w:rPr>
              <w:rFonts w:ascii="Arial" w:hAnsi="Arial" w:cs="Arial"/>
            </w:rPr>
          </w:rPrChange>
        </w:rPr>
      </w:pPr>
      <w:r w:rsidRPr="007453F2">
        <w:rPr>
          <w:rFonts w:cstheme="minorHAnsi"/>
          <w:sz w:val="24"/>
          <w:szCs w:val="24"/>
          <w:rPrChange w:id="76" w:author="Krzysztof Ignaczak" w:date="2022-11-21T13:59:00Z">
            <w:rPr>
              <w:rFonts w:ascii="Arial" w:hAnsi="Arial" w:cs="Arial"/>
            </w:rPr>
          </w:rPrChange>
        </w:rPr>
        <w:t xml:space="preserve">Na potrzeby postępowania o udzielenie zamówienia publicznego pn. </w:t>
      </w:r>
      <w:r w:rsidRPr="007453F2">
        <w:rPr>
          <w:rFonts w:cstheme="minorHAnsi"/>
          <w:b/>
          <w:bCs/>
          <w:sz w:val="24"/>
          <w:szCs w:val="24"/>
          <w:rPrChange w:id="77" w:author="Krzysztof Ignaczak" w:date="2022-11-21T13:59:00Z">
            <w:rPr>
              <w:rFonts w:ascii="Arial" w:hAnsi="Arial" w:cs="Arial"/>
              <w:b/>
              <w:bCs/>
            </w:rPr>
          </w:rPrChange>
        </w:rPr>
        <w:t>„</w:t>
      </w:r>
      <w:ins w:id="78" w:author="Krzysztof Ignaczak" w:date="2022-11-21T13:59:00Z">
        <w:r w:rsidR="007453F2" w:rsidRPr="007453F2">
          <w:rPr>
            <w:rFonts w:cstheme="minorHAnsi"/>
            <w:b/>
            <w:bCs/>
            <w:sz w:val="24"/>
            <w:szCs w:val="24"/>
            <w:rPrChange w:id="79" w:author="Krzysztof Ignaczak" w:date="2022-11-21T13:59:00Z">
              <w:rPr>
                <w:rFonts w:ascii="Calibri" w:hAnsi="Calibri" w:cs="Calibri"/>
              </w:rPr>
            </w:rPrChange>
          </w:rPr>
          <w:t>Sukcesywna, bezgotówkowa dostawa paliw płynnych do pojazdów i sprzętu silnikowego Komendy Powiatowej Państwowej Straży Pożarnej w Sieradzu na 2023 rok</w:t>
        </w:r>
        <w:r w:rsidR="007453F2" w:rsidRPr="007453F2" w:rsidDel="007453F2">
          <w:rPr>
            <w:rFonts w:cstheme="minorHAnsi"/>
            <w:b/>
            <w:bCs/>
            <w:sz w:val="24"/>
            <w:szCs w:val="24"/>
            <w:rPrChange w:id="80" w:author="Krzysztof Ignaczak" w:date="2022-11-21T13:59:00Z">
              <w:rPr>
                <w:rFonts w:ascii="Arial" w:hAnsi="Arial" w:cs="Arial"/>
                <w:b/>
                <w:bCs/>
              </w:rPr>
            </w:rPrChange>
          </w:rPr>
          <w:t xml:space="preserve"> </w:t>
        </w:r>
      </w:ins>
      <w:del w:id="81" w:author="Krzysztof Ignaczak" w:date="2022-11-21T13:59:00Z">
        <w:r w:rsidRPr="007453F2" w:rsidDel="007453F2">
          <w:rPr>
            <w:rFonts w:cstheme="minorHAnsi"/>
            <w:b/>
            <w:bCs/>
            <w:sz w:val="24"/>
            <w:szCs w:val="24"/>
            <w:rPrChange w:id="82" w:author="Krzysztof Ignaczak" w:date="2022-11-21T13:59:00Z">
              <w:rPr>
                <w:rFonts w:ascii="Arial" w:hAnsi="Arial" w:cs="Arial"/>
                <w:b/>
                <w:bCs/>
              </w:rPr>
            </w:rPrChange>
          </w:rPr>
          <w:delText>Bezgotówkowa dostawa paliw płynnych dla Komendy Miejskiej PSP w Łodzi</w:delText>
        </w:r>
      </w:del>
      <w:r w:rsidRPr="007453F2">
        <w:rPr>
          <w:rFonts w:cstheme="minorHAnsi"/>
          <w:b/>
          <w:bCs/>
          <w:sz w:val="24"/>
          <w:szCs w:val="24"/>
          <w:rPrChange w:id="83" w:author="Krzysztof Ignaczak" w:date="2022-11-21T13:59:00Z">
            <w:rPr>
              <w:rFonts w:ascii="Arial" w:hAnsi="Arial" w:cs="Arial"/>
              <w:b/>
              <w:bCs/>
            </w:rPr>
          </w:rPrChange>
        </w:rPr>
        <w:t>”</w:t>
      </w:r>
      <w:r w:rsidRPr="007453F2">
        <w:rPr>
          <w:rFonts w:cstheme="minorHAnsi"/>
          <w:sz w:val="24"/>
          <w:szCs w:val="24"/>
          <w:rPrChange w:id="84" w:author="Krzysztof Ignaczak" w:date="2022-11-21T13:59:00Z">
            <w:rPr>
              <w:rFonts w:ascii="Arial" w:hAnsi="Arial" w:cs="Arial"/>
            </w:rPr>
          </w:rPrChange>
        </w:rPr>
        <w:t xml:space="preserve">, </w:t>
      </w:r>
      <w:del w:id="85" w:author="Krzysztof Ignaczak" w:date="2022-11-21T13:59:00Z">
        <w:r w:rsidRPr="007453F2" w:rsidDel="007453F2">
          <w:rPr>
            <w:rFonts w:cstheme="minorHAnsi"/>
            <w:sz w:val="24"/>
            <w:szCs w:val="24"/>
            <w:rPrChange w:id="86" w:author="Krzysztof Ignaczak" w:date="2022-11-21T13:59:00Z">
              <w:rPr>
                <w:rFonts w:ascii="Arial" w:hAnsi="Arial" w:cs="Arial"/>
              </w:rPr>
            </w:rPrChange>
          </w:rPr>
          <w:delText>MK</w:delText>
        </w:r>
      </w:del>
      <w:ins w:id="87" w:author="Krzysztof Ignaczak" w:date="2022-11-21T13:59:00Z">
        <w:r w:rsidR="007453F2">
          <w:rPr>
            <w:rFonts w:cstheme="minorHAnsi"/>
            <w:sz w:val="24"/>
            <w:szCs w:val="24"/>
          </w:rPr>
          <w:t>PT</w:t>
        </w:r>
      </w:ins>
      <w:r w:rsidRPr="007453F2">
        <w:rPr>
          <w:rFonts w:cstheme="minorHAnsi"/>
          <w:sz w:val="24"/>
          <w:szCs w:val="24"/>
          <w:rPrChange w:id="88" w:author="Krzysztof Ignaczak" w:date="2022-11-21T13:59:00Z">
            <w:rPr>
              <w:rFonts w:ascii="Arial" w:hAnsi="Arial" w:cs="Arial"/>
            </w:rPr>
          </w:rPrChange>
        </w:rPr>
        <w:t>.2370.</w:t>
      </w:r>
      <w:del w:id="89" w:author="Krzysztof Ignaczak" w:date="2022-11-21T13:59:00Z">
        <w:r w:rsidRPr="007453F2" w:rsidDel="007453F2">
          <w:rPr>
            <w:rFonts w:cstheme="minorHAnsi"/>
            <w:sz w:val="24"/>
            <w:szCs w:val="24"/>
            <w:rPrChange w:id="90" w:author="Krzysztof Ignaczak" w:date="2022-11-21T13:59:00Z">
              <w:rPr>
                <w:rFonts w:ascii="Arial" w:hAnsi="Arial" w:cs="Arial"/>
              </w:rPr>
            </w:rPrChange>
          </w:rPr>
          <w:delText>3</w:delText>
        </w:r>
      </w:del>
      <w:ins w:id="91" w:author="Krzysztof Ignaczak" w:date="2022-11-21T13:59:00Z">
        <w:r w:rsidR="007453F2">
          <w:rPr>
            <w:rFonts w:cstheme="minorHAnsi"/>
            <w:sz w:val="24"/>
            <w:szCs w:val="24"/>
          </w:rPr>
          <w:t>1</w:t>
        </w:r>
      </w:ins>
      <w:r w:rsidRPr="007453F2">
        <w:rPr>
          <w:rFonts w:cstheme="minorHAnsi"/>
          <w:sz w:val="24"/>
          <w:szCs w:val="24"/>
          <w:rPrChange w:id="92" w:author="Krzysztof Ignaczak" w:date="2022-11-21T13:59:00Z">
            <w:rPr>
              <w:rFonts w:ascii="Arial" w:hAnsi="Arial" w:cs="Arial"/>
            </w:rPr>
          </w:rPrChange>
        </w:rPr>
        <w:t xml:space="preserve">.2022, prowadzonego przez Komendę </w:t>
      </w:r>
      <w:del w:id="93" w:author="Krzysztof Ignaczak" w:date="2022-11-21T14:00:00Z">
        <w:r w:rsidRPr="007453F2" w:rsidDel="007453F2">
          <w:rPr>
            <w:rFonts w:cstheme="minorHAnsi"/>
            <w:sz w:val="24"/>
            <w:szCs w:val="24"/>
            <w:rPrChange w:id="94" w:author="Krzysztof Ignaczak" w:date="2022-11-21T13:59:00Z">
              <w:rPr>
                <w:rFonts w:ascii="Arial" w:hAnsi="Arial" w:cs="Arial"/>
              </w:rPr>
            </w:rPrChange>
          </w:rPr>
          <w:delText>Miejską</w:delText>
        </w:r>
      </w:del>
      <w:ins w:id="95" w:author="Krzysztof Ignaczak" w:date="2022-11-21T14:00:00Z">
        <w:r w:rsidR="007453F2">
          <w:rPr>
            <w:rFonts w:cstheme="minorHAnsi"/>
            <w:sz w:val="24"/>
            <w:szCs w:val="24"/>
          </w:rPr>
          <w:t>Powiatową</w:t>
        </w:r>
      </w:ins>
      <w:r w:rsidRPr="007453F2">
        <w:rPr>
          <w:rFonts w:cstheme="minorHAnsi"/>
          <w:sz w:val="24"/>
          <w:szCs w:val="24"/>
          <w:rPrChange w:id="96" w:author="Krzysztof Ignaczak" w:date="2022-11-21T13:59:00Z">
            <w:rPr>
              <w:rFonts w:ascii="Arial" w:hAnsi="Arial" w:cs="Arial"/>
            </w:rPr>
          </w:rPrChange>
        </w:rPr>
        <w:t xml:space="preserve"> Państwowej Straży Pożarnej w </w:t>
      </w:r>
      <w:del w:id="97" w:author="Krzysztof Ignaczak" w:date="2022-11-21T14:00:00Z">
        <w:r w:rsidRPr="007453F2" w:rsidDel="007453F2">
          <w:rPr>
            <w:rFonts w:cstheme="minorHAnsi"/>
            <w:sz w:val="24"/>
            <w:szCs w:val="24"/>
            <w:rPrChange w:id="98" w:author="Krzysztof Ignaczak" w:date="2022-11-21T13:59:00Z">
              <w:rPr>
                <w:rFonts w:ascii="Arial" w:hAnsi="Arial" w:cs="Arial"/>
              </w:rPr>
            </w:rPrChange>
          </w:rPr>
          <w:delText>Łodzi</w:delText>
        </w:r>
      </w:del>
      <w:ins w:id="99" w:author="Krzysztof Ignaczak" w:date="2022-11-21T14:00:00Z">
        <w:r w:rsidR="007453F2">
          <w:rPr>
            <w:rFonts w:cstheme="minorHAnsi"/>
            <w:sz w:val="24"/>
            <w:szCs w:val="24"/>
          </w:rPr>
          <w:t>Sieradzu</w:t>
        </w:r>
      </w:ins>
      <w:r w:rsidRPr="007453F2">
        <w:rPr>
          <w:rFonts w:cstheme="minorHAnsi"/>
          <w:sz w:val="24"/>
          <w:szCs w:val="24"/>
          <w:rPrChange w:id="100" w:author="Krzysztof Ignaczak" w:date="2022-11-21T13:59:00Z">
            <w:rPr>
              <w:rFonts w:ascii="Arial" w:hAnsi="Arial" w:cs="Arial"/>
            </w:rPr>
          </w:rPrChange>
        </w:rPr>
        <w:t xml:space="preserve"> oświadczam, że nie podlegam/podlegam* wykluczeniu z postępowania na podstawie art. 7 ust. 1 pkt 1-3 ustawy z dnia 13 kwietnia 2022 r. o szczególnych rozwiązaniach w zakresie przeciwdziałania wspieraniu agresji na Ukrainę oraz służących ochronie bezpieczeństwa narodowego (Dz.U. z 2022 r. poz. 835). </w:t>
      </w:r>
    </w:p>
    <w:p w14:paraId="4A0DCA04" w14:textId="77777777" w:rsidR="00DA19AE" w:rsidRPr="007453F2" w:rsidRDefault="00DA19AE">
      <w:pPr>
        <w:pStyle w:val="11TekstTytu"/>
        <w:ind w:firstLine="0"/>
        <w:rPr>
          <w:rFonts w:asciiTheme="minorHAnsi" w:hAnsiTheme="minorHAnsi" w:cstheme="minorHAnsi"/>
          <w:sz w:val="24"/>
          <w:szCs w:val="24"/>
          <w:rPrChange w:id="101" w:author="Krzysztof Ignaczak" w:date="2022-11-21T13:59:00Z">
            <w:rPr>
              <w:rFonts w:ascii="Arial" w:hAnsi="Arial" w:cs="Arial"/>
              <w:sz w:val="20"/>
              <w:szCs w:val="20"/>
            </w:rPr>
          </w:rPrChange>
        </w:rPr>
      </w:pPr>
    </w:p>
    <w:p w14:paraId="0E0BE8B4" w14:textId="77777777" w:rsidR="00DA19AE" w:rsidRPr="007453F2" w:rsidRDefault="00DA19AE">
      <w:pPr>
        <w:spacing w:line="200" w:lineRule="exact"/>
        <w:jc w:val="both"/>
        <w:rPr>
          <w:rFonts w:eastAsia="Times New Roman" w:cstheme="minorHAnsi"/>
          <w:sz w:val="24"/>
          <w:szCs w:val="24"/>
          <w:rPrChange w:id="102" w:author="Krzysztof Ignaczak" w:date="2022-11-21T13:59:00Z">
            <w:rPr>
              <w:rFonts w:ascii="Times New Roman" w:eastAsia="Times New Roman" w:hAnsi="Times New Roman" w:cs="Times New Roman"/>
              <w:sz w:val="24"/>
              <w:szCs w:val="24"/>
            </w:rPr>
          </w:rPrChange>
        </w:rPr>
      </w:pPr>
    </w:p>
    <w:p w14:paraId="79EAEE6B" w14:textId="77777777" w:rsidR="00DA19AE" w:rsidRPr="007453F2" w:rsidRDefault="00DA19AE">
      <w:pPr>
        <w:pStyle w:val="01Tekst"/>
        <w:ind w:firstLine="0"/>
        <w:rPr>
          <w:rFonts w:asciiTheme="minorHAnsi" w:hAnsiTheme="minorHAnsi" w:cstheme="minorHAnsi"/>
          <w:b w:val="0"/>
          <w:bCs/>
          <w:szCs w:val="24"/>
          <w:rPrChange w:id="103" w:author="Krzysztof Ignaczak" w:date="2022-11-21T13:59:00Z">
            <w:rPr>
              <w:b w:val="0"/>
              <w:bCs/>
              <w:sz w:val="20"/>
              <w:szCs w:val="20"/>
            </w:rPr>
          </w:rPrChange>
        </w:rPr>
      </w:pPr>
    </w:p>
    <w:p w14:paraId="44C98571" w14:textId="77777777" w:rsidR="00DA19AE" w:rsidRPr="007453F2" w:rsidRDefault="007A2B4F">
      <w:pPr>
        <w:pStyle w:val="01Tekst"/>
        <w:ind w:left="1080" w:hanging="1080"/>
        <w:rPr>
          <w:rFonts w:asciiTheme="minorHAnsi" w:hAnsiTheme="minorHAnsi" w:cstheme="minorHAnsi"/>
          <w:b w:val="0"/>
          <w:szCs w:val="24"/>
          <w:rPrChange w:id="104" w:author="Krzysztof Ignaczak" w:date="2022-11-21T13:59:00Z">
            <w:rPr>
              <w:rFonts w:ascii="Arial" w:hAnsi="Arial" w:cs="Arial"/>
              <w:b w:val="0"/>
              <w:sz w:val="20"/>
              <w:szCs w:val="20"/>
            </w:rPr>
          </w:rPrChange>
        </w:rPr>
      </w:pPr>
      <w:r w:rsidRPr="007453F2">
        <w:rPr>
          <w:rFonts w:asciiTheme="minorHAnsi" w:hAnsiTheme="minorHAnsi" w:cstheme="minorHAnsi"/>
          <w:b w:val="0"/>
          <w:iCs w:val="0"/>
          <w:szCs w:val="24"/>
          <w:rPrChange w:id="105" w:author="Krzysztof Ignaczak" w:date="2022-11-21T13:59:00Z">
            <w:rPr>
              <w:rFonts w:ascii="Arial" w:hAnsi="Arial" w:cs="Arial"/>
              <w:b w:val="0"/>
              <w:iCs w:val="0"/>
              <w:sz w:val="20"/>
              <w:szCs w:val="20"/>
            </w:rPr>
          </w:rPrChange>
        </w:rPr>
        <w:t>*</w:t>
      </w:r>
      <w:r w:rsidRPr="007453F2">
        <w:rPr>
          <w:rFonts w:asciiTheme="minorHAnsi" w:hAnsiTheme="minorHAnsi" w:cstheme="minorHAnsi"/>
          <w:b w:val="0"/>
          <w:szCs w:val="24"/>
          <w:rPrChange w:id="106" w:author="Krzysztof Ignaczak" w:date="2022-11-21T13:59:00Z">
            <w:rPr>
              <w:rFonts w:ascii="Arial" w:hAnsi="Arial" w:cs="Arial"/>
              <w:b w:val="0"/>
              <w:sz w:val="20"/>
              <w:szCs w:val="20"/>
            </w:rPr>
          </w:rPrChange>
        </w:rPr>
        <w:t xml:space="preserve"> niepotrzebne skreślić</w:t>
      </w:r>
    </w:p>
    <w:p w14:paraId="02112296" w14:textId="77777777" w:rsidR="00DA19AE" w:rsidRPr="007453F2" w:rsidRDefault="00DA19AE" w:rsidP="007453F2">
      <w:pPr>
        <w:pStyle w:val="01Tekstbt"/>
        <w:rPr>
          <w:rPrChange w:id="107" w:author="Krzysztof Ignaczak" w:date="2022-11-21T13:59:00Z">
            <w:rPr>
              <w:rFonts w:ascii="Arial" w:hAnsi="Arial" w:cs="Arial"/>
            </w:rPr>
          </w:rPrChange>
        </w:rPr>
      </w:pPr>
    </w:p>
    <w:p w14:paraId="6668827F" w14:textId="77777777" w:rsidR="00DA19AE" w:rsidRPr="007453F2" w:rsidRDefault="00DA19AE" w:rsidP="007453F2">
      <w:pPr>
        <w:pStyle w:val="01Tekstbt"/>
        <w:rPr>
          <w:rPrChange w:id="108" w:author="Krzysztof Ignaczak" w:date="2022-11-21T13:59:00Z">
            <w:rPr>
              <w:rFonts w:ascii="Arial" w:hAnsi="Arial" w:cs="Arial"/>
            </w:rPr>
          </w:rPrChange>
        </w:rPr>
      </w:pPr>
    </w:p>
    <w:p w14:paraId="52633035" w14:textId="77777777" w:rsidR="00DA19AE" w:rsidRPr="007453F2" w:rsidRDefault="007A2B4F">
      <w:pPr>
        <w:tabs>
          <w:tab w:val="left" w:pos="426"/>
        </w:tabs>
        <w:spacing w:before="240"/>
        <w:jc w:val="both"/>
        <w:rPr>
          <w:rFonts w:cstheme="minorHAnsi"/>
          <w:b/>
          <w:bCs/>
          <w:i/>
          <w:iCs/>
          <w:color w:val="FF0000"/>
          <w:sz w:val="24"/>
          <w:szCs w:val="24"/>
          <w:rPrChange w:id="109" w:author="Krzysztof Ignaczak" w:date="2022-11-21T13:59:00Z">
            <w:rPr>
              <w:rFonts w:ascii="Arial" w:hAnsi="Arial" w:cs="Arial"/>
              <w:b/>
              <w:bCs/>
              <w:i/>
              <w:iCs/>
              <w:color w:val="FF0000"/>
              <w:sz w:val="20"/>
              <w:szCs w:val="20"/>
            </w:rPr>
          </w:rPrChange>
        </w:rPr>
      </w:pPr>
      <w:r w:rsidRPr="007453F2">
        <w:rPr>
          <w:rFonts w:cstheme="minorHAnsi"/>
          <w:b/>
          <w:bCs/>
          <w:i/>
          <w:iCs/>
          <w:color w:val="FF0000"/>
          <w:sz w:val="24"/>
          <w:szCs w:val="24"/>
          <w:rPrChange w:id="110" w:author="Krzysztof Ignaczak" w:date="2022-11-21T13:59:00Z">
            <w:rPr>
              <w:rFonts w:ascii="Arial" w:hAnsi="Arial" w:cs="Arial"/>
              <w:b/>
              <w:bCs/>
              <w:i/>
              <w:iCs/>
              <w:color w:val="FF0000"/>
              <w:sz w:val="20"/>
              <w:szCs w:val="20"/>
            </w:rPr>
          </w:rPrChange>
        </w:rPr>
        <w:t>Dokument należy wypełnić i podpisać kwalifikowanym podpisem elektronicznym lub podpisem zaufanym lub podpisem osobistym.</w:t>
      </w:r>
    </w:p>
    <w:p w14:paraId="423D4B94" w14:textId="77777777" w:rsidR="00DA19AE" w:rsidRPr="007453F2" w:rsidRDefault="007A2B4F">
      <w:pPr>
        <w:tabs>
          <w:tab w:val="left" w:pos="426"/>
        </w:tabs>
        <w:spacing w:before="120" w:after="240"/>
        <w:jc w:val="both"/>
        <w:rPr>
          <w:rFonts w:cstheme="minorHAnsi"/>
          <w:b/>
          <w:bCs/>
          <w:i/>
          <w:iCs/>
          <w:color w:val="FF0000"/>
          <w:sz w:val="24"/>
          <w:szCs w:val="24"/>
          <w:rPrChange w:id="111" w:author="Krzysztof Ignaczak" w:date="2022-11-21T13:59:00Z">
            <w:rPr>
              <w:rFonts w:ascii="Arial" w:hAnsi="Arial" w:cs="Arial"/>
              <w:b/>
              <w:bCs/>
              <w:i/>
              <w:iCs/>
              <w:color w:val="FF0000"/>
              <w:sz w:val="20"/>
              <w:szCs w:val="20"/>
            </w:rPr>
          </w:rPrChange>
        </w:rPr>
      </w:pPr>
      <w:r w:rsidRPr="007453F2">
        <w:rPr>
          <w:rFonts w:cstheme="minorHAnsi"/>
          <w:b/>
          <w:bCs/>
          <w:i/>
          <w:iCs/>
          <w:color w:val="FF0000"/>
          <w:sz w:val="24"/>
          <w:szCs w:val="24"/>
          <w:rPrChange w:id="112" w:author="Krzysztof Ignaczak" w:date="2022-11-21T13:59:00Z">
            <w:rPr>
              <w:rFonts w:ascii="Arial" w:hAnsi="Arial" w:cs="Arial"/>
              <w:b/>
              <w:bCs/>
              <w:i/>
              <w:iCs/>
              <w:color w:val="FF0000"/>
              <w:sz w:val="20"/>
              <w:szCs w:val="20"/>
            </w:rPr>
          </w:rPrChange>
        </w:rPr>
        <w:t xml:space="preserve">Zamawiający zaleca zapisanie dokumentu w formacie PDF. </w:t>
      </w:r>
    </w:p>
    <w:sectPr w:rsidR="00DA19AE" w:rsidRPr="007453F2">
      <w:footerReference w:type="default" r:id="rId6"/>
      <w:pgSz w:w="11906" w:h="16838"/>
      <w:pgMar w:top="1417" w:right="1417" w:bottom="1417" w:left="1417" w:header="0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2C9A4" w14:textId="77777777" w:rsidR="00407A15" w:rsidRDefault="007A2B4F">
      <w:pPr>
        <w:spacing w:after="0" w:line="240" w:lineRule="auto"/>
      </w:pPr>
      <w:r>
        <w:separator/>
      </w:r>
    </w:p>
  </w:endnote>
  <w:endnote w:type="continuationSeparator" w:id="0">
    <w:p w14:paraId="13AB0976" w14:textId="77777777" w:rsidR="00407A15" w:rsidRDefault="007A2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6583243"/>
      <w:docPartObj>
        <w:docPartGallery w:val="Page Numbers (Top of Page)"/>
        <w:docPartUnique/>
      </w:docPartObj>
    </w:sdtPr>
    <w:sdtEndPr/>
    <w:sdtContent>
      <w:p w14:paraId="660627FC" w14:textId="69581104" w:rsidR="00DA19AE" w:rsidRDefault="007A2B4F">
        <w:pPr>
          <w:pStyle w:val="Stopka"/>
          <w:rPr>
            <w:rFonts w:ascii="Arial" w:hAnsi="Arial" w:cs="Arial"/>
            <w:sz w:val="16"/>
            <w:szCs w:val="16"/>
          </w:rPr>
        </w:pPr>
        <w:r>
          <w:rPr>
            <w:rFonts w:ascii="Arial" w:hAnsi="Arial" w:cs="Arial"/>
            <w:sz w:val="16"/>
            <w:szCs w:val="16"/>
          </w:rPr>
          <w:t xml:space="preserve">Załącznik Nr 10 do SWZ, </w:t>
        </w:r>
        <w:ins w:id="113" w:author="Krzysztof Ignaczak" w:date="2022-11-21T14:00:00Z">
          <w:r w:rsidR="007453F2">
            <w:rPr>
              <w:rFonts w:ascii="Arial" w:hAnsi="Arial" w:cs="Arial"/>
              <w:sz w:val="16"/>
              <w:szCs w:val="16"/>
            </w:rPr>
            <w:t>PT</w:t>
          </w:r>
        </w:ins>
        <w:del w:id="114" w:author="Krzysztof Ignaczak" w:date="2022-11-21T14:00:00Z">
          <w:r w:rsidDel="007453F2">
            <w:rPr>
              <w:rFonts w:ascii="Arial" w:hAnsi="Arial" w:cs="Arial"/>
              <w:sz w:val="16"/>
              <w:szCs w:val="16"/>
            </w:rPr>
            <w:delText>MK.</w:delText>
          </w:r>
        </w:del>
        <w:r>
          <w:rPr>
            <w:rFonts w:ascii="Arial" w:hAnsi="Arial" w:cs="Arial"/>
            <w:sz w:val="16"/>
            <w:szCs w:val="16"/>
          </w:rPr>
          <w:t>2370.</w:t>
        </w:r>
        <w:del w:id="115" w:author="Krzysztof Ignaczak" w:date="2022-11-21T14:00:00Z">
          <w:r w:rsidDel="007453F2">
            <w:rPr>
              <w:rFonts w:ascii="Arial" w:hAnsi="Arial" w:cs="Arial"/>
              <w:sz w:val="16"/>
              <w:szCs w:val="16"/>
            </w:rPr>
            <w:delText>3</w:delText>
          </w:r>
        </w:del>
        <w:ins w:id="116" w:author="Krzysztof Ignaczak" w:date="2022-11-21T14:00:00Z">
          <w:r w:rsidR="007453F2">
            <w:rPr>
              <w:rFonts w:ascii="Arial" w:hAnsi="Arial" w:cs="Arial"/>
              <w:sz w:val="16"/>
              <w:szCs w:val="16"/>
            </w:rPr>
            <w:t>1</w:t>
          </w:r>
        </w:ins>
        <w:r>
          <w:rPr>
            <w:rFonts w:ascii="Arial" w:hAnsi="Arial" w:cs="Arial"/>
            <w:sz w:val="16"/>
            <w:szCs w:val="16"/>
          </w:rPr>
          <w:t>.2022</w:t>
        </w:r>
        <w:r>
          <w:rPr>
            <w:rFonts w:ascii="Arial" w:hAnsi="Arial" w:cs="Arial"/>
            <w:sz w:val="16"/>
            <w:szCs w:val="16"/>
          </w:rPr>
          <w:tab/>
        </w:r>
        <w:r>
          <w:rPr>
            <w:rFonts w:ascii="Arial" w:hAnsi="Arial" w:cs="Arial"/>
            <w:sz w:val="16"/>
            <w:szCs w:val="16"/>
          </w:rPr>
          <w:tab/>
          <w:t xml:space="preserve">Strona </w:t>
        </w:r>
        <w:r>
          <w:rPr>
            <w:rFonts w:ascii="Arial" w:hAnsi="Arial" w:cs="Arial"/>
            <w:b/>
            <w:sz w:val="16"/>
            <w:szCs w:val="16"/>
          </w:rPr>
          <w:fldChar w:fldCharType="begin"/>
        </w:r>
        <w:r>
          <w:rPr>
            <w:rFonts w:ascii="Arial" w:hAnsi="Arial" w:cs="Arial"/>
            <w:b/>
            <w:sz w:val="16"/>
            <w:szCs w:val="16"/>
          </w:rPr>
          <w:instrText>PAGE</w:instrText>
        </w:r>
        <w:r>
          <w:rPr>
            <w:rFonts w:ascii="Arial" w:hAnsi="Arial" w:cs="Arial"/>
            <w:b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sz w:val="16"/>
            <w:szCs w:val="16"/>
          </w:rPr>
          <w:t>1</w:t>
        </w:r>
        <w:r>
          <w:rPr>
            <w:rFonts w:ascii="Arial" w:hAnsi="Arial" w:cs="Arial"/>
            <w:b/>
            <w:sz w:val="16"/>
            <w:szCs w:val="16"/>
          </w:rPr>
          <w:fldChar w:fldCharType="end"/>
        </w:r>
        <w:r>
          <w:rPr>
            <w:rFonts w:ascii="Arial" w:hAnsi="Arial" w:cs="Arial"/>
            <w:sz w:val="16"/>
            <w:szCs w:val="16"/>
          </w:rPr>
          <w:t xml:space="preserve"> z </w:t>
        </w:r>
        <w:r>
          <w:rPr>
            <w:rFonts w:ascii="Arial" w:hAnsi="Arial" w:cs="Arial"/>
            <w:b/>
            <w:sz w:val="16"/>
            <w:szCs w:val="16"/>
          </w:rPr>
          <w:fldChar w:fldCharType="begin"/>
        </w:r>
        <w:r>
          <w:rPr>
            <w:rFonts w:ascii="Arial" w:hAnsi="Arial" w:cs="Arial"/>
            <w:b/>
            <w:sz w:val="16"/>
            <w:szCs w:val="16"/>
          </w:rPr>
          <w:instrText>NUMPAGES</w:instrText>
        </w:r>
        <w:r>
          <w:rPr>
            <w:rFonts w:ascii="Arial" w:hAnsi="Arial" w:cs="Arial"/>
            <w:b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sz w:val="16"/>
            <w:szCs w:val="16"/>
          </w:rPr>
          <w:t>1</w:t>
        </w:r>
        <w:r>
          <w:rPr>
            <w:rFonts w:ascii="Arial" w:hAnsi="Arial" w:cs="Arial"/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93CF0" w14:textId="77777777" w:rsidR="00407A15" w:rsidRDefault="007A2B4F">
      <w:pPr>
        <w:spacing w:after="0" w:line="240" w:lineRule="auto"/>
      </w:pPr>
      <w:r>
        <w:separator/>
      </w:r>
    </w:p>
  </w:footnote>
  <w:footnote w:type="continuationSeparator" w:id="0">
    <w:p w14:paraId="21E70FAE" w14:textId="77777777" w:rsidR="00407A15" w:rsidRDefault="007A2B4F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zysztof Ignaczak">
    <w15:presenceInfo w15:providerId="AD" w15:userId="S-1-5-21-1145647666-1560003931-3078968881-51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9AE"/>
    <w:rsid w:val="00407A15"/>
    <w:rsid w:val="004C1950"/>
    <w:rsid w:val="007453F2"/>
    <w:rsid w:val="007A2B4F"/>
    <w:rsid w:val="00DA1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AEA1B"/>
  <w15:docId w15:val="{5CD3F85A-DDB3-4D52-9B72-649C2FACE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0CA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AE7E46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E7E46"/>
  </w:style>
  <w:style w:type="character" w:customStyle="1" w:styleId="StopkaZnak">
    <w:name w:val="Stopka Znak"/>
    <w:basedOn w:val="Domylnaczcionkaakapitu"/>
    <w:link w:val="Stopka"/>
    <w:uiPriority w:val="99"/>
    <w:qFormat/>
    <w:rsid w:val="00AE7E4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E7E4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E7E4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AE7E46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customStyle="1" w:styleId="01Podpis">
    <w:name w:val="01 Podpis"/>
    <w:basedOn w:val="Normalny"/>
    <w:autoRedefine/>
    <w:qFormat/>
    <w:rsid w:val="008C1A16"/>
    <w:pPr>
      <w:spacing w:after="0" w:line="240" w:lineRule="auto"/>
      <w:ind w:left="2268"/>
      <w:jc w:val="center"/>
    </w:pPr>
    <w:rPr>
      <w:rFonts w:ascii="Times New Roman" w:eastAsia="Times New Roman" w:hAnsi="Times New Roman" w:cs="Times New Roman"/>
      <w:i/>
      <w:sz w:val="12"/>
      <w:szCs w:val="14"/>
    </w:rPr>
  </w:style>
  <w:style w:type="paragraph" w:customStyle="1" w:styleId="01Tekst">
    <w:name w:val="01 Tekst"/>
    <w:basedOn w:val="Normalny"/>
    <w:autoRedefine/>
    <w:qFormat/>
    <w:rsid w:val="00425BFF"/>
    <w:pPr>
      <w:spacing w:after="0" w:line="240" w:lineRule="auto"/>
      <w:ind w:firstLine="709"/>
      <w:jc w:val="both"/>
    </w:pPr>
    <w:rPr>
      <w:rFonts w:ascii="Tahoma" w:eastAsia="Times New Roman" w:hAnsi="Tahoma" w:cs="Tahoma"/>
      <w:b/>
      <w:iCs/>
      <w:sz w:val="24"/>
      <w:szCs w:val="26"/>
    </w:rPr>
  </w:style>
  <w:style w:type="paragraph" w:customStyle="1" w:styleId="11TekstTytu">
    <w:name w:val="11 Tekst Tytuł"/>
    <w:basedOn w:val="01Tekst"/>
    <w:next w:val="01Tekst"/>
    <w:autoRedefine/>
    <w:qFormat/>
    <w:rsid w:val="0051204D"/>
    <w:pPr>
      <w:spacing w:line="360" w:lineRule="auto"/>
      <w:ind w:firstLine="567"/>
    </w:pPr>
    <w:rPr>
      <w:b w:val="0"/>
      <w:sz w:val="22"/>
      <w:szCs w:val="22"/>
    </w:rPr>
  </w:style>
  <w:style w:type="paragraph" w:customStyle="1" w:styleId="01Tekstbt">
    <w:name w:val="01 Tekst bt"/>
    <w:basedOn w:val="01Tekst"/>
    <w:autoRedefine/>
    <w:qFormat/>
    <w:rsid w:val="007453F2"/>
    <w:pPr>
      <w:spacing w:line="360" w:lineRule="auto"/>
      <w:ind w:firstLine="0"/>
      <w:pPrChange w:id="0" w:author="Krzysztof Ignaczak" w:date="2022-11-21T14:00:00Z">
        <w:pPr>
          <w:suppressAutoHyphens/>
          <w:spacing w:line="360" w:lineRule="auto"/>
          <w:jc w:val="both"/>
        </w:pPr>
      </w:pPrChange>
    </w:pPr>
    <w:rPr>
      <w:b w:val="0"/>
      <w:sz w:val="20"/>
      <w:szCs w:val="20"/>
      <w:rPrChange w:id="0" w:author="Krzysztof Ignaczak" w:date="2022-11-21T14:00:00Z">
        <w:rPr>
          <w:rFonts w:ascii="Tahoma" w:hAnsi="Tahoma" w:cs="Tahoma"/>
          <w:iCs/>
          <w:lang w:val="pl-PL" w:eastAsia="pl-PL" w:bidi="ar-SA"/>
        </w:rPr>
      </w:rPrChange>
    </w:rPr>
  </w:style>
  <w:style w:type="paragraph" w:customStyle="1" w:styleId="01Tekstbtppp">
    <w:name w:val="01 Tekst btppp"/>
    <w:basedOn w:val="01Tekst"/>
    <w:autoRedefine/>
    <w:qFormat/>
    <w:rsid w:val="008C1A16"/>
    <w:pPr>
      <w:ind w:firstLine="0"/>
      <w:jc w:val="right"/>
    </w:pPr>
    <w:rPr>
      <w:b w:val="0"/>
      <w:u w:val="single"/>
    </w:rPr>
  </w:style>
  <w:style w:type="paragraph" w:customStyle="1" w:styleId="01Tekst8wa16">
    <w:name w:val="01 Tekst 8wa16"/>
    <w:basedOn w:val="01Tekst"/>
    <w:autoRedefine/>
    <w:qFormat/>
    <w:rsid w:val="00BD27B0"/>
    <w:pPr>
      <w:ind w:firstLine="0"/>
      <w:jc w:val="center"/>
    </w:pPr>
    <w:rPr>
      <w:sz w:val="20"/>
      <w:szCs w:val="20"/>
    </w:rPr>
  </w:style>
  <w:style w:type="paragraph" w:customStyle="1" w:styleId="01Tekstbtlp">
    <w:name w:val="01 Tekst btlp"/>
    <w:basedOn w:val="01Tekstbt"/>
    <w:autoRedefine/>
    <w:qFormat/>
    <w:rsid w:val="008C1A16"/>
    <w:pPr>
      <w:tabs>
        <w:tab w:val="right" w:leader="dot" w:pos="9072"/>
      </w:tabs>
    </w:pPr>
    <w:rPr>
      <w:b/>
      <w:szCs w:val="24"/>
    </w:rPr>
  </w:style>
  <w:style w:type="paragraph" w:styleId="Stopka">
    <w:name w:val="footer"/>
    <w:basedOn w:val="Normalny"/>
    <w:link w:val="StopkaZnak"/>
    <w:uiPriority w:val="99"/>
    <w:unhideWhenUsed/>
    <w:rsid w:val="00AE7E4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E7E4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F5A77"/>
    <w:pPr>
      <w:ind w:left="720"/>
      <w:contextualSpacing/>
    </w:pPr>
  </w:style>
  <w:style w:type="paragraph" w:styleId="Poprawka">
    <w:name w:val="Revision"/>
    <w:hidden/>
    <w:uiPriority w:val="99"/>
    <w:semiHidden/>
    <w:rsid w:val="007453F2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1176</Characters>
  <Application>Microsoft Office Word</Application>
  <DocSecurity>4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m.littmann</dc:creator>
  <dc:description/>
  <cp:lastModifiedBy>Krzysztof Ignaczak</cp:lastModifiedBy>
  <cp:revision>2</cp:revision>
  <cp:lastPrinted>2022-04-21T12:19:00Z</cp:lastPrinted>
  <dcterms:created xsi:type="dcterms:W3CDTF">2022-11-21T13:01:00Z</dcterms:created>
  <dcterms:modified xsi:type="dcterms:W3CDTF">2022-11-21T13:01:00Z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